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bookmarkStart w:id="0" w:name="OLE_LINK5"/>
      <w:bookmarkStart w:id="1" w:name="OLE_LINK2"/>
      <w:bookmarkStart w:id="2" w:name="OLE_LINK1"/>
      <w:bookmarkStart w:id="3" w:name="_Hlk532239156"/>
      <w:r>
        <w:rPr>
          <w:rFonts w:hint="eastAsia" w:ascii="方正小标宋简体" w:eastAsia="方正小标宋简体"/>
          <w:sz w:val="36"/>
          <w:szCs w:val="36"/>
        </w:rPr>
        <w:t>《</w:t>
      </w:r>
      <w:bookmarkEnd w:id="0"/>
      <w:bookmarkEnd w:id="1"/>
      <w:bookmarkEnd w:id="2"/>
      <w:bookmarkStart w:id="4" w:name="_Hlk23147282"/>
      <w:r>
        <w:rPr>
          <w:rFonts w:hint="eastAsia" w:ascii="方正小标宋简体" w:eastAsia="方正小标宋简体"/>
          <w:sz w:val="36"/>
          <w:szCs w:val="36"/>
        </w:rPr>
        <w:t>肉用绵羊同期发情与人工授精技术规程</w:t>
      </w:r>
      <w:bookmarkEnd w:id="4"/>
      <w:r>
        <w:rPr>
          <w:rFonts w:hint="eastAsia" w:ascii="方正小标宋简体" w:eastAsia="方正小标宋简体"/>
          <w:sz w:val="36"/>
          <w:szCs w:val="36"/>
        </w:rPr>
        <w:t>》</w:t>
      </w:r>
      <w:bookmarkEnd w:id="3"/>
      <w:r>
        <w:rPr>
          <w:rFonts w:hint="eastAsia" w:ascii="方正小标宋简体" w:eastAsia="方正小标宋简体"/>
          <w:sz w:val="36"/>
          <w:szCs w:val="36"/>
        </w:rPr>
        <w:t>地方标准</w:t>
      </w:r>
    </w:p>
    <w:p>
      <w:pPr>
        <w:jc w:val="center"/>
        <w:rPr>
          <w:rFonts w:ascii="方正小标宋简体" w:eastAsia="方正小标宋简体"/>
          <w:sz w:val="36"/>
          <w:szCs w:val="36"/>
        </w:rPr>
      </w:pPr>
      <w:r>
        <w:rPr>
          <w:rFonts w:hint="eastAsia" w:ascii="方正小标宋简体" w:eastAsia="方正小标宋简体"/>
          <w:sz w:val="36"/>
          <w:szCs w:val="36"/>
        </w:rPr>
        <w:t>编制说明</w:t>
      </w:r>
    </w:p>
    <w:p>
      <w:pPr>
        <w:ind w:firstLine="640" w:firstLineChars="200"/>
        <w:rPr>
          <w:rFonts w:ascii="黑体" w:eastAsia="黑体"/>
          <w:sz w:val="32"/>
          <w:szCs w:val="32"/>
        </w:rPr>
      </w:pPr>
    </w:p>
    <w:p>
      <w:pPr>
        <w:rPr>
          <w:rFonts w:ascii="黑体" w:hAnsi="黑体" w:eastAsia="黑体"/>
          <w:sz w:val="32"/>
          <w:szCs w:val="32"/>
        </w:rPr>
      </w:pPr>
      <w:r>
        <w:rPr>
          <w:rFonts w:hint="eastAsia" w:ascii="黑体" w:hAnsi="黑体" w:eastAsia="黑体"/>
          <w:sz w:val="32"/>
          <w:szCs w:val="32"/>
        </w:rPr>
        <w:t>一、工作简况</w:t>
      </w:r>
    </w:p>
    <w:p>
      <w:pPr>
        <w:rPr>
          <w:rFonts w:ascii="楷体_GB2312" w:hAnsi="黑体" w:eastAsia="楷体_GB2312"/>
          <w:sz w:val="32"/>
          <w:szCs w:val="32"/>
        </w:rPr>
      </w:pPr>
      <w:r>
        <w:rPr>
          <w:rFonts w:hint="eastAsia" w:ascii="楷体_GB2312" w:hAnsi="黑体" w:eastAsia="楷体_GB2312"/>
          <w:sz w:val="32"/>
          <w:szCs w:val="32"/>
        </w:rPr>
        <w:t>（一）任务来源</w:t>
      </w:r>
    </w:p>
    <w:p>
      <w:pPr>
        <w:spacing w:line="360" w:lineRule="auto"/>
        <w:ind w:firstLine="640" w:firstLineChars="200"/>
        <w:rPr>
          <w:rFonts w:ascii="仿宋_GB2312" w:hAnsi="宋体" w:eastAsia="仿宋_GB2312"/>
          <w:sz w:val="32"/>
          <w:szCs w:val="32"/>
        </w:rPr>
      </w:pPr>
      <w:bookmarkStart w:id="5" w:name="_Hlk23147224"/>
      <w:r>
        <w:rPr>
          <w:rFonts w:ascii="仿宋_GB2312" w:hAnsi="宋体" w:eastAsia="仿宋_GB2312"/>
          <w:sz w:val="32"/>
          <w:szCs w:val="32"/>
        </w:rPr>
        <w:t>2017</w:t>
      </w:r>
      <w:r>
        <w:rPr>
          <w:rFonts w:hint="eastAsia" w:ascii="仿宋_GB2312" w:hAnsi="宋体" w:eastAsia="仿宋_GB2312"/>
          <w:sz w:val="32"/>
          <w:szCs w:val="32"/>
        </w:rPr>
        <w:t>年04月05日</w:t>
      </w:r>
      <w:bookmarkEnd w:id="5"/>
      <w:r>
        <w:rPr>
          <w:rFonts w:hint="eastAsia" w:ascii="仿宋_GB2312" w:hAnsi="宋体" w:eastAsia="仿宋_GB2312"/>
          <w:sz w:val="32"/>
          <w:szCs w:val="32"/>
        </w:rPr>
        <w:t>，由赤峰市农牧科学研究院申请地方标准的立项，根据2017年10月19日内蒙古自治区质量技术监督局下达的2017年第二批内蒙古自治区地方标准制修订项目计划（内质监标函[2017] 419号），批准《肉用绵羊同期发情与人工授精技术规程》地方标准的制定。</w:t>
      </w:r>
    </w:p>
    <w:p>
      <w:pPr>
        <w:rPr>
          <w:rFonts w:ascii="楷体_GB2312" w:hAnsi="黑体" w:eastAsia="楷体_GB2312"/>
          <w:sz w:val="32"/>
          <w:szCs w:val="32"/>
        </w:rPr>
      </w:pPr>
      <w:r>
        <w:rPr>
          <w:rFonts w:hint="eastAsia" w:ascii="楷体_GB2312" w:hAnsi="黑体" w:eastAsia="楷体_GB2312"/>
          <w:sz w:val="32"/>
          <w:szCs w:val="32"/>
        </w:rPr>
        <w:t>（二）起草单位、协作单位</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起草单位：赤峰市农牧科学研究院</w:t>
      </w:r>
    </w:p>
    <w:p>
      <w:pPr>
        <w:spacing w:line="360" w:lineRule="auto"/>
        <w:rPr>
          <w:rFonts w:ascii="楷体_GB2312" w:hAnsi="黑体" w:eastAsia="楷体_GB2312"/>
          <w:sz w:val="32"/>
          <w:szCs w:val="32"/>
        </w:rPr>
      </w:pPr>
      <w:r>
        <w:rPr>
          <w:rFonts w:hint="eastAsia" w:ascii="楷体_GB2312" w:hAnsi="黑体" w:eastAsia="楷体_GB2312"/>
          <w:sz w:val="32"/>
          <w:szCs w:val="32"/>
        </w:rPr>
        <w:t>（三）主要起草人</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赵瑞霞、李宝栋、刘志友、萨其仍贵、红敏、李清泉、付宁、毛冉、李晓燕、邓宇、高明娟</w:t>
      </w:r>
      <w:r>
        <w:rPr>
          <w:rFonts w:hint="eastAsia"/>
        </w:rPr>
        <w:t>。</w:t>
      </w:r>
    </w:p>
    <w:p>
      <w:pPr>
        <w:rPr>
          <w:rFonts w:ascii="黑体" w:hAnsi="黑体" w:eastAsia="黑体"/>
          <w:sz w:val="32"/>
          <w:szCs w:val="32"/>
        </w:rPr>
      </w:pPr>
      <w:r>
        <w:rPr>
          <w:rFonts w:hint="eastAsia" w:ascii="黑体" w:hAnsi="黑体" w:eastAsia="黑体"/>
          <w:sz w:val="32"/>
          <w:szCs w:val="32"/>
        </w:rPr>
        <w:t>二、制定标准的必要性和意义</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地方标准旨在制定和规范内蒙古自治区在舍饲、放牧条件下饲养的肉羊的同期发情与人工授精操作技术。根据我区“十三五”发展规划提出的“稳羊增牛”发展思路，提高优质肉羊繁殖率势在必行。为了更好的实现肉羊规模化养殖，大力推广以同期发情与人工授精为代表的高效繁育技术，以取代生产效率较低的传统肉羊繁殖模式，日益成为我区广大肉羊养殖单位的普遍共识。研究内蒙古地区肉羊高效繁殖技术并制定“肉用绵羊同期发情与人工授精技术规程”，对于进口优质种羊的迅速扩繁、高效利用和本地肉羊的生产性能提高，以及内蒙古地区肉用绵羊繁育和生产体系等的建立都具有重要的作用。目前国内的相关标准将同期发情、人工授精分开规范，系统性和实操性需要进一步规范化。</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本标准成果来源于内蒙古财政支持农业推广项目“肉羊可追溯体系的建设和高效繁殖技术推广”（</w:t>
      </w:r>
      <w:r>
        <w:rPr>
          <w:rFonts w:ascii="仿宋_GB2312" w:hAnsi="宋体" w:eastAsia="仿宋_GB2312"/>
          <w:sz w:val="32"/>
          <w:szCs w:val="32"/>
        </w:rPr>
        <w:t>2015.03-2016.03）和内蒙古标准化示范区项目“肉羊高效繁殖技术标准化示范区”（2017.03-2019.10）。</w:t>
      </w:r>
      <w:r>
        <w:rPr>
          <w:rFonts w:hint="eastAsia" w:ascii="仿宋_GB2312" w:hAnsi="宋体" w:eastAsia="仿宋_GB2312"/>
          <w:sz w:val="32"/>
          <w:szCs w:val="32"/>
        </w:rPr>
        <w:t>标准起草小组主要成员均为硕士以上学历，并且具有多年从事相关研究和一线技术推广的技术积累。</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标准在全区范围内具有普遍性，涉及了全区性的关键共性技术，标准的实施主体具有广泛的社会性，通过本标准的制定，能显著提高肉羊繁殖率，有利于地方良种选育和改良以及肉羊的批量生产和科学饲养管理，有利于行业操作的规范化和相关技术的提高，对提高农牧民肉羊养殖经济效益、推动我区肉羊养殖向规模化和集约化发展有重要意义。</w:t>
      </w:r>
    </w:p>
    <w:p>
      <w:pPr>
        <w:rPr>
          <w:rFonts w:ascii="黑体" w:hAnsi="黑体" w:eastAsia="黑体"/>
          <w:sz w:val="32"/>
          <w:szCs w:val="32"/>
        </w:rPr>
      </w:pPr>
      <w:r>
        <w:rPr>
          <w:rFonts w:hint="eastAsia" w:ascii="黑体" w:hAnsi="黑体" w:eastAsia="黑体"/>
          <w:sz w:val="32"/>
          <w:szCs w:val="32"/>
        </w:rPr>
        <w:t>三、标准主要起草过程</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在地方标准计划下达后，赤峰市农牧科学研究院成立标准起草小组，确定了标准起草人。标准起草人根据赤峰市农牧科学研究院多年来实施的各类肉羊相关项目成果为主要技术来源，将肉羊同期发情与人工受精的技术要点进行了总结和标准化，形成了《肉用绵羊同期发情与人工授精技术规程》草稿。由相关领域的专业技术人员和具有标准化专业知识的人员参加，并征求其他科研院所、检验检测单位的意见，对标准草稿进行调研、综合分析，对各类技术指标反复推敲、修改，形成了标准征求意见稿。</w:t>
      </w:r>
    </w:p>
    <w:p>
      <w:pPr>
        <w:rPr>
          <w:rFonts w:ascii="黑体" w:hAnsi="黑体" w:eastAsia="黑体"/>
          <w:sz w:val="32"/>
          <w:szCs w:val="32"/>
        </w:rPr>
      </w:pPr>
      <w:r>
        <w:rPr>
          <w:rFonts w:hint="eastAsia" w:ascii="黑体" w:hAnsi="黑体" w:eastAsia="黑体"/>
          <w:sz w:val="32"/>
          <w:szCs w:val="32"/>
        </w:rPr>
        <w:t>四、制定标准的原则和依据，与现行法律、法规、标准的关系</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本标准的编写与制定严格依照国家相关法律法规和标准化规定进行，内容与格式严格按照GB/T1.1-2009给出的规则起草。已经发布的相关国家标准、行业标准和地方标准为该标准的编制提供了参考。</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规范性引用文件：</w:t>
      </w:r>
    </w:p>
    <w:p>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t>NY/T 816 肉羊饲养标准</w:t>
      </w:r>
    </w:p>
    <w:p>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t>NY/T 3052 舍饲肉羊饲养管理技术规范</w:t>
      </w:r>
    </w:p>
    <w:p>
      <w:pPr>
        <w:spacing w:line="360" w:lineRule="auto"/>
        <w:ind w:firstLine="640" w:firstLineChars="200"/>
        <w:rPr>
          <w:rFonts w:ascii="仿宋_GB2312" w:hAnsi="宋体" w:eastAsia="仿宋_GB2312"/>
          <w:sz w:val="32"/>
          <w:szCs w:val="32"/>
        </w:rPr>
      </w:pPr>
      <w:r>
        <w:rPr>
          <w:rFonts w:ascii="仿宋_GB2312" w:hAnsi="宋体" w:eastAsia="仿宋_GB2312"/>
          <w:sz w:val="32"/>
          <w:szCs w:val="32"/>
        </w:rPr>
        <w:t>NY 5</w:t>
      </w:r>
      <w:r>
        <w:rPr>
          <w:rFonts w:hint="eastAsia" w:ascii="仿宋_GB2312" w:hAnsi="宋体" w:eastAsia="仿宋_GB2312"/>
          <w:sz w:val="32"/>
          <w:szCs w:val="32"/>
        </w:rPr>
        <w:t>0</w:t>
      </w:r>
      <w:r>
        <w:rPr>
          <w:rFonts w:ascii="仿宋_GB2312" w:hAnsi="宋体" w:eastAsia="仿宋_GB2312"/>
          <w:sz w:val="32"/>
          <w:szCs w:val="32"/>
        </w:rPr>
        <w:t xml:space="preserve">30 </w:t>
      </w:r>
      <w:r>
        <w:rPr>
          <w:rFonts w:hint="eastAsia" w:ascii="仿宋_GB2312" w:hAnsi="宋体" w:eastAsia="仿宋_GB2312"/>
          <w:sz w:val="32"/>
          <w:szCs w:val="32"/>
        </w:rPr>
        <w:t>无公害食品 畜禽饲养兽药使用准则</w:t>
      </w:r>
    </w:p>
    <w:p>
      <w:pPr>
        <w:rPr>
          <w:rFonts w:ascii="黑体" w:hAnsi="黑体" w:eastAsia="黑体"/>
          <w:sz w:val="32"/>
          <w:szCs w:val="32"/>
        </w:rPr>
      </w:pPr>
      <w:r>
        <w:rPr>
          <w:rFonts w:hint="eastAsia" w:ascii="黑体" w:hAnsi="黑体" w:eastAsia="黑体"/>
          <w:sz w:val="32"/>
          <w:szCs w:val="32"/>
        </w:rPr>
        <w:t>五、主要条款的说明</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本标准按照符合条件的肉用绵羊组群后进行系统的同期发情与人工授精为主线编写。</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肉用绵羊同期发情与人工授精的技术规范主要总结自赤峰市农牧科学研究院多年来实施的各类肉羊相关项目的成果，并广泛参考了国内相关标准化文件、专业书籍。</w:t>
      </w:r>
    </w:p>
    <w:p>
      <w:pPr>
        <w:spacing w:line="360" w:lineRule="auto"/>
        <w:ind w:firstLine="640" w:firstLineChars="200"/>
        <w:rPr>
          <w:rFonts w:ascii="仿宋_GB2312" w:hAnsi="宋体" w:eastAsia="仿宋_GB2312"/>
          <w:sz w:val="32"/>
          <w:szCs w:val="32"/>
        </w:rPr>
      </w:pPr>
    </w:p>
    <w:p>
      <w:pPr>
        <w:rPr>
          <w:rFonts w:ascii="黑体" w:hAnsi="黑体" w:eastAsia="黑体"/>
          <w:sz w:val="32"/>
          <w:szCs w:val="32"/>
        </w:rPr>
      </w:pPr>
      <w:r>
        <w:rPr>
          <w:rFonts w:hint="eastAsia" w:ascii="黑体" w:hAnsi="黑体" w:eastAsia="黑体"/>
          <w:sz w:val="32"/>
          <w:szCs w:val="32"/>
        </w:rPr>
        <w:t>六、重大意见分歧的处理依据和结果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在本标准起草和编制过程中，征求了其他科研单位相关专家和技术人员、生产一线的肉羊技术服务人员等的意见，将本标准内容经讨论后，统一意见并同意该标准的内容。</w:t>
      </w:r>
    </w:p>
    <w:p>
      <w:pPr>
        <w:rPr>
          <w:rFonts w:ascii="黑体" w:hAnsi="黑体" w:eastAsia="黑体"/>
          <w:sz w:val="32"/>
          <w:szCs w:val="32"/>
        </w:rPr>
      </w:pPr>
      <w:r>
        <w:rPr>
          <w:rFonts w:hint="eastAsia" w:ascii="黑体" w:hAnsi="黑体" w:eastAsia="黑体"/>
          <w:sz w:val="32"/>
          <w:szCs w:val="32"/>
        </w:rPr>
        <w:t>七、作为推荐性标准的建议</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建议《肉用绵羊同期发情与人工授精技术规程》作为推荐性标准制定。</w:t>
      </w:r>
    </w:p>
    <w:p>
      <w:pPr>
        <w:rPr>
          <w:rFonts w:ascii="黑体" w:hAnsi="黑体" w:eastAsia="黑体"/>
          <w:sz w:val="32"/>
          <w:szCs w:val="32"/>
        </w:rPr>
      </w:pPr>
      <w:r>
        <w:rPr>
          <w:rFonts w:hint="eastAsia" w:ascii="黑体" w:hAnsi="黑体" w:eastAsia="黑体"/>
          <w:sz w:val="32"/>
          <w:szCs w:val="32"/>
        </w:rPr>
        <w:t>八、贯彻标准的措施建议</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为使标准更好地发挥技术指导作用，提高养殖人员的肉用绵羊同期发情与人工授精操作技术水平，建议做好宣传培训，使肉羊养殖户掌握标准的各项技术要求，使标准的应用真正落到实处。同时对《肉用绵羊同期发情与人工授精技术规程》地方标准执行情况进行跟踪调查，及时发现标准中存在的问题，不断修订完善。</w:t>
      </w:r>
    </w:p>
    <w:p>
      <w:pPr>
        <w:rPr>
          <w:rFonts w:ascii="黑体" w:hAnsi="黑体" w:eastAsia="黑体"/>
          <w:sz w:val="32"/>
          <w:szCs w:val="32"/>
        </w:rPr>
      </w:pPr>
      <w:r>
        <w:rPr>
          <w:rFonts w:hint="eastAsia" w:ascii="黑体" w:hAnsi="黑体" w:eastAsia="黑体"/>
          <w:sz w:val="32"/>
          <w:szCs w:val="32"/>
        </w:rPr>
        <w:t>九、专家意见采纳与否</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在完成本标准文稿初稿及相关材料后，发函征求意见单位11家共22份。专家们对本标准文稿具体内容和格式提出了意见。本</w:t>
      </w:r>
      <w:r>
        <w:rPr>
          <w:rFonts w:hint="eastAsia" w:ascii="仿宋_GB2312" w:eastAsia="仿宋_GB2312"/>
          <w:sz w:val="32"/>
          <w:szCs w:val="32"/>
        </w:rPr>
        <w:t>标准起草小组根据专家们意见，对本标准内容和格式进行了逐一修改，形成了本次文稿。</w:t>
      </w:r>
    </w:p>
    <w:p>
      <w:bookmarkStart w:id="6" w:name="_GoBack"/>
      <w:bookmarkEnd w:id="6"/>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91BC6"/>
    <w:rsid w:val="00091BC6"/>
    <w:rsid w:val="001706F6"/>
    <w:rsid w:val="00190C94"/>
    <w:rsid w:val="00191D9C"/>
    <w:rsid w:val="00233F15"/>
    <w:rsid w:val="00243A63"/>
    <w:rsid w:val="00320D45"/>
    <w:rsid w:val="00355418"/>
    <w:rsid w:val="003C3827"/>
    <w:rsid w:val="003D396A"/>
    <w:rsid w:val="00430B00"/>
    <w:rsid w:val="00470968"/>
    <w:rsid w:val="004E5B9E"/>
    <w:rsid w:val="00520796"/>
    <w:rsid w:val="00532883"/>
    <w:rsid w:val="005C5E70"/>
    <w:rsid w:val="00627A4A"/>
    <w:rsid w:val="00704FC3"/>
    <w:rsid w:val="008A4CFF"/>
    <w:rsid w:val="00985278"/>
    <w:rsid w:val="009B55C2"/>
    <w:rsid w:val="00A85F41"/>
    <w:rsid w:val="00AA3034"/>
    <w:rsid w:val="00AD5630"/>
    <w:rsid w:val="00B43D05"/>
    <w:rsid w:val="00B46DB7"/>
    <w:rsid w:val="00BA2597"/>
    <w:rsid w:val="00BA36C8"/>
    <w:rsid w:val="00BB6DDF"/>
    <w:rsid w:val="00BD6697"/>
    <w:rsid w:val="00C037EA"/>
    <w:rsid w:val="00C26193"/>
    <w:rsid w:val="00D1124D"/>
    <w:rsid w:val="00EB7021"/>
    <w:rsid w:val="00F11A3F"/>
    <w:rsid w:val="00F12B3F"/>
    <w:rsid w:val="00F95BB0"/>
    <w:rsid w:val="00FE4E15"/>
    <w:rsid w:val="0134316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279</Words>
  <Characters>1596</Characters>
  <Lines>13</Lines>
  <Paragraphs>3</Paragraphs>
  <TotalTime>214</TotalTime>
  <ScaleCrop>false</ScaleCrop>
  <LinksUpToDate>false</LinksUpToDate>
  <CharactersWithSpaces>1872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2019-10-28T01:05:00Z</dcterms:created>
  <dc:creator>敏珊</dc:creator>
  <cp:lastModifiedBy>HCH</cp:lastModifiedBy>
  <dcterms:modified xsi:type="dcterms:W3CDTF">2020-09-29T07:45:48Z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